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E561A8">
          <w:rPr>
            <w:rFonts w:ascii="Arial" w:hAnsi="Arial" w:cs="Arial"/>
            <w:sz w:val="22"/>
            <w:szCs w:val="22"/>
            <w:lang w:eastAsia="en-US"/>
          </w:rPr>
          <w:t>To aid with predictabil</w:t>
        </w:r>
      </w:ins>
      <w:ins w:id="193" w:author="Author" w:date="2025-01-13T14:23:00Z">
        <w:r w:rsidRPr="00E561A8">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E561A8">
          <w:rPr>
            <w:rFonts w:ascii="Arial" w:hAnsi="Arial" w:cs="Arial"/>
            <w:sz w:val="22"/>
            <w:szCs w:val="22"/>
            <w:lang w:eastAsia="en-US"/>
          </w:rPr>
          <w:t>. Individual cap and floors wi</w:t>
        </w:r>
        <w:r w:rsidR="005F3E37" w:rsidRPr="00E561A8">
          <w:rPr>
            <w:rFonts w:ascii="Arial" w:hAnsi="Arial" w:cs="Arial"/>
            <w:sz w:val="22"/>
            <w:szCs w:val="22"/>
            <w:lang w:eastAsia="en-US"/>
          </w:rPr>
          <w:t>ll</w:t>
        </w:r>
      </w:ins>
      <w:ins w:id="196" w:author="Author" w:date="2025-01-13T14:28:00Z">
        <w:r w:rsidR="005F3E37" w:rsidRPr="00E561A8">
          <w:rPr>
            <w:rFonts w:ascii="Arial" w:hAnsi="Arial" w:cs="Arial"/>
            <w:sz w:val="22"/>
            <w:szCs w:val="22"/>
            <w:lang w:eastAsia="en-US"/>
          </w:rPr>
          <w:t xml:space="preserve"> be applied to each of the Peak Security, </w:t>
        </w:r>
        <w:proofErr w:type="gramStart"/>
        <w:r w:rsidR="005F3E37" w:rsidRPr="00E561A8">
          <w:rPr>
            <w:rFonts w:ascii="Arial" w:hAnsi="Arial" w:cs="Arial"/>
            <w:sz w:val="22"/>
            <w:szCs w:val="22"/>
            <w:lang w:eastAsia="en-US"/>
          </w:rPr>
          <w:t>Year Round</w:t>
        </w:r>
        <w:proofErr w:type="gramEnd"/>
        <w:r w:rsidR="005F3E37" w:rsidRPr="00E561A8">
          <w:rPr>
            <w:rFonts w:ascii="Arial" w:hAnsi="Arial" w:cs="Arial"/>
            <w:sz w:val="22"/>
            <w:szCs w:val="22"/>
            <w:lang w:eastAsia="en-US"/>
          </w:rPr>
          <w:t xml:space="preserve"> Shared and Year Round Not Shared</w:t>
        </w:r>
        <w:r w:rsidR="008A5F2B" w:rsidRPr="00E561A8">
          <w:rPr>
            <w:rFonts w:ascii="Arial" w:hAnsi="Arial" w:cs="Arial"/>
            <w:sz w:val="22"/>
            <w:szCs w:val="22"/>
            <w:lang w:eastAsia="en-US"/>
          </w:rPr>
          <w:t xml:space="preserve"> tariff components</w:t>
        </w:r>
      </w:ins>
      <w:ins w:id="197" w:author="Author" w:date="2025-01-13T14:29:00Z">
        <w:r w:rsidR="001F67D6" w:rsidRPr="00E561A8">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E561A8">
          <w:rPr>
            <w:rFonts w:ascii="Arial" w:hAnsi="Arial" w:cs="Arial"/>
            <w:sz w:val="22"/>
            <w:szCs w:val="22"/>
            <w:lang w:eastAsia="en-US"/>
          </w:rPr>
          <w:t>A table showing the initial cap and floor</w:t>
        </w:r>
        <w:r w:rsidR="00D965FD" w:rsidRPr="00E561A8">
          <w:rPr>
            <w:rFonts w:ascii="Arial" w:hAnsi="Arial" w:cs="Arial"/>
            <w:sz w:val="22"/>
            <w:szCs w:val="22"/>
            <w:lang w:eastAsia="en-US"/>
          </w:rPr>
          <w:t xml:space="preserve"> values for each tariff component</w:t>
        </w:r>
      </w:ins>
      <w:ins w:id="201" w:author="Author" w:date="2025-01-13T14:31:00Z">
        <w:r w:rsidR="00F80AD0" w:rsidRPr="00E561A8">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2DA8BFE"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446FBC" w14:paraId="64686DEC" w14:textId="77777777" w:rsidTr="00535DCD">
        <w:trPr>
          <w:ins w:id="216" w:author="Author" w:date="2025-01-13T16:18:00Z"/>
        </w:trPr>
        <w:tc>
          <w:tcPr>
            <w:tcW w:w="2336" w:type="dxa"/>
          </w:tcPr>
          <w:p w14:paraId="5A8ECED6" w14:textId="313A9779" w:rsidR="00446FBC" w:rsidRDefault="00446FBC" w:rsidP="00446FBC">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tcPr>
          <w:p w14:paraId="33A1BC90" w14:textId="01CF2012" w:rsidR="00446FBC" w:rsidRPr="00446FBC" w:rsidRDefault="00446FBC" w:rsidP="00446FBC">
            <w:pPr>
              <w:rPr>
                <w:ins w:id="219" w:author="Author" w:date="2025-01-13T16:18:00Z" w16du:dateUtc="2025-01-13T16:18:00Z"/>
                <w:rFonts w:ascii="Arial" w:hAnsi="Arial" w:cs="Arial"/>
                <w:sz w:val="22"/>
                <w:szCs w:val="22"/>
                <w:lang w:eastAsia="en-US"/>
              </w:rPr>
            </w:pPr>
            <w:ins w:id="220" w:author="Author" w:date="2025-02-20T08:55:00Z" w16du:dateUtc="2025-02-20T08:55:00Z">
              <w:r w:rsidRPr="00446FBC">
                <w:rPr>
                  <w:rFonts w:ascii="Arial" w:hAnsi="Arial" w:cs="Arial"/>
                  <w:sz w:val="22"/>
                  <w:szCs w:val="22"/>
                </w:rPr>
                <w:t>10.4452</w:t>
              </w:r>
            </w:ins>
          </w:p>
        </w:tc>
        <w:tc>
          <w:tcPr>
            <w:tcW w:w="2336" w:type="dxa"/>
          </w:tcPr>
          <w:p w14:paraId="5ECBAB77" w14:textId="020E0233" w:rsidR="00446FBC" w:rsidRPr="00446FBC" w:rsidRDefault="00446FBC" w:rsidP="00446FBC">
            <w:pPr>
              <w:rPr>
                <w:ins w:id="221" w:author="Author" w:date="2025-01-13T16:18:00Z" w16du:dateUtc="2025-01-13T16:18:00Z"/>
                <w:rFonts w:ascii="Arial" w:hAnsi="Arial" w:cs="Arial"/>
                <w:sz w:val="22"/>
                <w:szCs w:val="22"/>
                <w:lang w:eastAsia="en-US"/>
              </w:rPr>
            </w:pPr>
            <w:ins w:id="222" w:author="Author" w:date="2025-02-20T08:55:00Z" w16du:dateUtc="2025-02-20T08:55:00Z">
              <w:r w:rsidRPr="00446FBC">
                <w:rPr>
                  <w:rFonts w:ascii="Arial" w:hAnsi="Arial" w:cs="Arial"/>
                  <w:sz w:val="22"/>
                  <w:szCs w:val="22"/>
                </w:rPr>
                <w:t>39.4636</w:t>
              </w:r>
            </w:ins>
          </w:p>
        </w:tc>
        <w:tc>
          <w:tcPr>
            <w:tcW w:w="2336" w:type="dxa"/>
          </w:tcPr>
          <w:p w14:paraId="467DD530" w14:textId="6E76FFB8" w:rsidR="00446FBC" w:rsidRPr="00446FBC" w:rsidRDefault="00446FBC" w:rsidP="00446FBC">
            <w:pPr>
              <w:rPr>
                <w:ins w:id="223" w:author="Author" w:date="2025-01-13T16:18:00Z" w16du:dateUtc="2025-01-13T16:18:00Z"/>
                <w:rFonts w:ascii="Arial" w:hAnsi="Arial" w:cs="Arial"/>
                <w:sz w:val="22"/>
                <w:szCs w:val="22"/>
                <w:lang w:eastAsia="en-US"/>
              </w:rPr>
            </w:pPr>
            <w:ins w:id="224" w:author="Author" w:date="2025-02-20T08:55:00Z" w16du:dateUtc="2025-02-20T08:55:00Z">
              <w:r w:rsidRPr="00446FBC">
                <w:rPr>
                  <w:rFonts w:ascii="Arial" w:hAnsi="Arial" w:cs="Arial"/>
                  <w:sz w:val="22"/>
                  <w:szCs w:val="22"/>
                </w:rPr>
                <w:t>34.6709</w:t>
              </w:r>
            </w:ins>
          </w:p>
        </w:tc>
      </w:tr>
      <w:tr w:rsidR="00446FBC" w14:paraId="599816AD" w14:textId="77777777" w:rsidTr="00535DCD">
        <w:trPr>
          <w:ins w:id="225" w:author="Author" w:date="2025-01-13T16:18:00Z"/>
        </w:trPr>
        <w:tc>
          <w:tcPr>
            <w:tcW w:w="2336" w:type="dxa"/>
          </w:tcPr>
          <w:p w14:paraId="154DEE9F" w14:textId="59DA6A67" w:rsidR="00446FBC" w:rsidRDefault="00446FBC" w:rsidP="00446FBC">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tcPr>
          <w:p w14:paraId="69C81536" w14:textId="663D3896" w:rsidR="00446FBC" w:rsidRPr="00446FBC" w:rsidRDefault="00446FBC" w:rsidP="00446FBC">
            <w:pPr>
              <w:rPr>
                <w:ins w:id="228" w:author="Author" w:date="2025-01-13T16:18:00Z" w16du:dateUtc="2025-01-13T16:18:00Z"/>
                <w:rFonts w:ascii="Arial" w:hAnsi="Arial" w:cs="Arial"/>
                <w:sz w:val="22"/>
                <w:szCs w:val="22"/>
                <w:lang w:eastAsia="en-US"/>
              </w:rPr>
            </w:pPr>
            <w:ins w:id="229" w:author="Author" w:date="2025-02-20T08:55:00Z" w16du:dateUtc="2025-02-20T08:55:00Z">
              <w:r w:rsidRPr="00446FBC">
                <w:rPr>
                  <w:rFonts w:ascii="Arial" w:hAnsi="Arial" w:cs="Arial"/>
                  <w:sz w:val="22"/>
                  <w:szCs w:val="22"/>
                </w:rPr>
                <w:t>-4.4588</w:t>
              </w:r>
            </w:ins>
          </w:p>
        </w:tc>
        <w:tc>
          <w:tcPr>
            <w:tcW w:w="2336" w:type="dxa"/>
          </w:tcPr>
          <w:p w14:paraId="3BE2B573" w14:textId="55B0C9B4" w:rsidR="00446FBC" w:rsidRPr="00446FBC" w:rsidRDefault="00446FBC" w:rsidP="00446FBC">
            <w:pPr>
              <w:rPr>
                <w:ins w:id="230" w:author="Author" w:date="2025-01-13T16:18:00Z" w16du:dateUtc="2025-01-13T16:18:00Z"/>
                <w:rFonts w:ascii="Arial" w:hAnsi="Arial" w:cs="Arial"/>
                <w:sz w:val="22"/>
                <w:szCs w:val="22"/>
                <w:lang w:eastAsia="en-US"/>
              </w:rPr>
            </w:pPr>
            <w:ins w:id="231" w:author="Author" w:date="2025-02-20T08:55:00Z" w16du:dateUtc="2025-02-20T08:55:00Z">
              <w:r w:rsidRPr="00446FBC">
                <w:rPr>
                  <w:rFonts w:ascii="Arial" w:hAnsi="Arial" w:cs="Arial"/>
                  <w:sz w:val="22"/>
                  <w:szCs w:val="22"/>
                </w:rPr>
                <w:t>-9.6853</w:t>
              </w:r>
            </w:ins>
          </w:p>
        </w:tc>
        <w:tc>
          <w:tcPr>
            <w:tcW w:w="2336" w:type="dxa"/>
          </w:tcPr>
          <w:p w14:paraId="0357C7C9" w14:textId="7A36D7DA" w:rsidR="00446FBC" w:rsidRPr="00446FBC" w:rsidRDefault="00446FBC" w:rsidP="00446FBC">
            <w:pPr>
              <w:rPr>
                <w:ins w:id="232" w:author="Author" w:date="2025-01-13T16:18:00Z" w16du:dateUtc="2025-01-13T16:18:00Z"/>
                <w:rFonts w:ascii="Arial" w:hAnsi="Arial" w:cs="Arial"/>
                <w:sz w:val="22"/>
                <w:szCs w:val="22"/>
                <w:lang w:eastAsia="en-US"/>
              </w:rPr>
            </w:pPr>
            <w:ins w:id="233" w:author="Author" w:date="2025-02-20T08:55:00Z" w16du:dateUtc="2025-02-20T08:55:00Z">
              <w:r w:rsidRPr="00446FBC">
                <w:rPr>
                  <w:rFonts w:ascii="Arial" w:hAnsi="Arial" w:cs="Arial"/>
                  <w:sz w:val="22"/>
                  <w:szCs w:val="22"/>
                </w:rPr>
                <w:t>-7.5828</w:t>
              </w:r>
            </w:ins>
          </w:p>
        </w:tc>
      </w:tr>
    </w:tbl>
    <w:p w14:paraId="516D3EF8" w14:textId="77777777" w:rsidR="00C56202" w:rsidRDefault="00C56202" w:rsidP="000F30F9">
      <w:pPr>
        <w:rPr>
          <w:ins w:id="234" w:author="Author" w:date="2025-01-13T14:54:00Z"/>
          <w:rFonts w:ascii="Arial" w:hAnsi="Arial" w:cs="Arial"/>
          <w:sz w:val="22"/>
          <w:szCs w:val="22"/>
          <w:lang w:eastAsia="en-US"/>
        </w:rPr>
      </w:pPr>
    </w:p>
    <w:p w14:paraId="4B4F1356" w14:textId="77192F00" w:rsidR="005A56CB" w:rsidRDefault="005A56CB" w:rsidP="000F30F9">
      <w:pPr>
        <w:rPr>
          <w:ins w:id="235" w:author="Author" w:date="2025-01-13T14:52:00Z"/>
          <w:rFonts w:ascii="Arial" w:hAnsi="Arial" w:cs="Arial"/>
          <w:sz w:val="22"/>
          <w:szCs w:val="22"/>
          <w:lang w:eastAsia="en-US"/>
        </w:rPr>
      </w:pPr>
      <w:ins w:id="236" w:author="Author" w:date="2025-01-13T14:54:00Z">
        <w:r>
          <w:rPr>
            <w:rFonts w:ascii="Arial" w:hAnsi="Arial" w:cs="Arial"/>
            <w:sz w:val="22"/>
            <w:szCs w:val="22"/>
            <w:lang w:eastAsia="en-US"/>
          </w:rPr>
          <w:t>1</w:t>
        </w:r>
      </w:ins>
      <w:ins w:id="237" w:author="Author" w:date="2025-01-17T15:16:00Z" w16du:dateUtc="2025-01-17T15:16:00Z">
        <w:r w:rsidR="005D6D77">
          <w:rPr>
            <w:rFonts w:ascii="Arial" w:hAnsi="Arial" w:cs="Arial"/>
            <w:sz w:val="22"/>
            <w:szCs w:val="22"/>
            <w:lang w:eastAsia="en-US"/>
          </w:rPr>
          <w:t>4</w:t>
        </w:r>
      </w:ins>
      <w:ins w:id="238" w:author="Author" w:date="2025-01-13T14:54:00Z">
        <w:r>
          <w:rPr>
            <w:rFonts w:ascii="Arial" w:hAnsi="Arial" w:cs="Arial"/>
            <w:sz w:val="22"/>
            <w:szCs w:val="22"/>
            <w:lang w:eastAsia="en-US"/>
          </w:rPr>
          <w:t>.15.143</w:t>
        </w:r>
      </w:ins>
    </w:p>
    <w:p w14:paraId="69B20D94" w14:textId="297B2E41" w:rsidR="00C56202" w:rsidRDefault="00DD73E1" w:rsidP="00E561A8">
      <w:pPr>
        <w:pStyle w:val="Heading2"/>
        <w:rPr>
          <w:ins w:id="239" w:author="Author" w:date="2025-01-13T14:53:00Z"/>
        </w:rPr>
      </w:pPr>
      <w:ins w:id="240" w:author="Author" w:date="2025-01-17T15:15:00Z" w16du:dateUtc="2025-01-17T15:15:00Z">
        <w:r>
          <w:t>Restricted</w:t>
        </w:r>
      </w:ins>
      <w:ins w:id="241" w:author="Author" w:date="2025-01-13T14:52:00Z">
        <w:r w:rsidR="005A0C7A">
          <w:t xml:space="preserve"> Transport Tariff</w:t>
        </w:r>
      </w:ins>
    </w:p>
    <w:p w14:paraId="31757031" w14:textId="77777777" w:rsidR="005A0C7A" w:rsidRDefault="005A0C7A" w:rsidP="000F30F9">
      <w:pPr>
        <w:rPr>
          <w:ins w:id="242" w:author="Author" w:date="2025-01-13T14:53:00Z"/>
          <w:rFonts w:ascii="Arial" w:hAnsi="Arial" w:cs="Arial"/>
          <w:sz w:val="22"/>
          <w:szCs w:val="22"/>
          <w:lang w:eastAsia="en-US"/>
        </w:rPr>
      </w:pPr>
    </w:p>
    <w:p w14:paraId="5375FA61" w14:textId="6AC38EBA" w:rsidR="005A0C7A" w:rsidRPr="00E561A8" w:rsidRDefault="005A0C7A" w:rsidP="000F30F9">
      <w:pPr>
        <w:rPr>
          <w:ins w:id="243" w:author="Author" w:date="2025-01-13T14:21:00Z"/>
          <w:rFonts w:ascii="Arial" w:hAnsi="Arial" w:cs="Arial"/>
          <w:sz w:val="22"/>
          <w:szCs w:val="22"/>
          <w:lang w:eastAsia="en-US"/>
        </w:rPr>
      </w:pPr>
      <w:ins w:id="244" w:author="Author" w:date="2025-01-13T14:53:00Z">
        <w:r>
          <w:rPr>
            <w:rFonts w:ascii="Arial" w:hAnsi="Arial" w:cs="Arial"/>
            <w:sz w:val="22"/>
            <w:szCs w:val="22"/>
            <w:lang w:eastAsia="en-US"/>
          </w:rPr>
          <w:t xml:space="preserve">A </w:t>
        </w:r>
      </w:ins>
      <w:ins w:id="245" w:author="Author" w:date="2025-01-17T15:15:00Z" w16du:dateUtc="2025-01-17T15:15:00Z">
        <w:r w:rsidR="00DD73E1">
          <w:rPr>
            <w:rFonts w:ascii="Arial" w:hAnsi="Arial" w:cs="Arial"/>
            <w:sz w:val="22"/>
            <w:szCs w:val="22"/>
            <w:lang w:eastAsia="en-US"/>
          </w:rPr>
          <w:t>Restricted</w:t>
        </w:r>
      </w:ins>
      <w:ins w:id="246" w:author="Author" w:date="2025-01-13T14:53:00Z">
        <w:r>
          <w:rPr>
            <w:rFonts w:ascii="Arial" w:hAnsi="Arial" w:cs="Arial"/>
            <w:sz w:val="22"/>
            <w:szCs w:val="22"/>
            <w:lang w:eastAsia="en-US"/>
          </w:rPr>
          <w:t xml:space="preserve"> Transport Tariff (</w:t>
        </w:r>
      </w:ins>
      <w:ins w:id="247" w:author="Author" w:date="2025-01-17T15:16:00Z" w16du:dateUtc="2025-01-17T15:16:00Z">
        <w:r w:rsidR="005D6D77">
          <w:rPr>
            <w:rFonts w:ascii="Arial" w:hAnsi="Arial" w:cs="Arial"/>
            <w:sz w:val="22"/>
            <w:szCs w:val="22"/>
            <w:lang w:eastAsia="en-US"/>
          </w:rPr>
          <w:t>R</w:t>
        </w:r>
      </w:ins>
      <w:ins w:id="248"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49" w:author="Author" w:date="2025-02-18T09:58:00Z" w16du:dateUtc="2025-02-18T09:58:00Z">
        <w:r w:rsidR="00777488">
          <w:rPr>
            <w:rFonts w:ascii="Arial" w:hAnsi="Arial" w:cs="Arial"/>
            <w:sz w:val="22"/>
            <w:szCs w:val="22"/>
            <w:lang w:eastAsia="en-US"/>
          </w:rPr>
          <w:t xml:space="preserve"> and </w:t>
        </w:r>
      </w:ins>
      <w:ins w:id="250" w:author="Author" w:date="2025-01-13T14:53:00Z">
        <w:r w:rsidR="00B60362">
          <w:rPr>
            <w:rFonts w:ascii="Arial" w:hAnsi="Arial" w:cs="Arial"/>
            <w:sz w:val="22"/>
            <w:szCs w:val="22"/>
            <w:lang w:eastAsia="en-US"/>
          </w:rPr>
          <w:t>floor restrictions as per 14.15.14</w:t>
        </w:r>
      </w:ins>
      <w:ins w:id="251"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52" w:author="Author" w:date="2025-01-13T14:55:00Z">
        <w:r w:rsidR="006B473B">
          <w:rPr>
            <w:rFonts w:ascii="Arial" w:hAnsi="Arial" w:cs="Arial"/>
            <w:sz w:val="22"/>
            <w:szCs w:val="22"/>
            <w:lang w:eastAsia="en-US"/>
          </w:rPr>
          <w:t xml:space="preserve">Initial Transport Tariff component is within the cap and floor, the associated </w:t>
        </w:r>
      </w:ins>
      <w:ins w:id="253" w:author="Author" w:date="2025-01-17T15:16:00Z" w16du:dateUtc="2025-01-17T15:16:00Z">
        <w:r w:rsidR="005D6D77">
          <w:rPr>
            <w:rFonts w:ascii="Arial" w:hAnsi="Arial" w:cs="Arial"/>
            <w:sz w:val="22"/>
            <w:szCs w:val="22"/>
            <w:lang w:eastAsia="en-US"/>
          </w:rPr>
          <w:t>Restricted</w:t>
        </w:r>
      </w:ins>
      <w:ins w:id="254" w:author="Author" w:date="2025-01-13T14:55:00Z">
        <w:r w:rsidR="00821696">
          <w:rPr>
            <w:rFonts w:ascii="Arial" w:hAnsi="Arial" w:cs="Arial"/>
            <w:sz w:val="22"/>
            <w:szCs w:val="22"/>
            <w:lang w:eastAsia="en-US"/>
          </w:rPr>
          <w:t xml:space="preserve"> Transport Tariff will be equal. </w:t>
        </w:r>
      </w:ins>
      <w:ins w:id="255"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56" w:author="Author" w:date="2025-01-17T15:16:00Z" w16du:dateUtc="2025-01-17T15:16:00Z">
        <w:r w:rsidR="005D6D77">
          <w:rPr>
            <w:rFonts w:ascii="Arial" w:hAnsi="Arial" w:cs="Arial"/>
            <w:sz w:val="22"/>
            <w:szCs w:val="22"/>
            <w:lang w:eastAsia="en-US"/>
          </w:rPr>
          <w:t>Restricted</w:t>
        </w:r>
      </w:ins>
      <w:ins w:id="257" w:author="Author" w:date="2025-01-13T16:38:00Z" w16du:dateUtc="2025-01-13T16:38:00Z">
        <w:r w:rsidR="00023CA1">
          <w:rPr>
            <w:rFonts w:ascii="Arial" w:hAnsi="Arial" w:cs="Arial"/>
            <w:sz w:val="22"/>
            <w:szCs w:val="22"/>
            <w:lang w:eastAsia="en-US"/>
          </w:rPr>
          <w:t xml:space="preserve"> Transport Tariff</w:t>
        </w:r>
      </w:ins>
      <w:ins w:id="258" w:author="Author" w:date="2025-01-13T16:39:00Z" w16du:dateUtc="2025-01-13T16:39:00Z">
        <w:r w:rsidR="00EC1817">
          <w:rPr>
            <w:rFonts w:ascii="Arial" w:hAnsi="Arial" w:cs="Arial"/>
            <w:sz w:val="22"/>
            <w:szCs w:val="22"/>
            <w:lang w:eastAsia="en-US"/>
          </w:rPr>
          <w:t xml:space="preserve"> will </w:t>
        </w:r>
      </w:ins>
      <w:ins w:id="259"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60"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E561A8"/>
    <w:p w14:paraId="4BD44378" w14:textId="77777777" w:rsidR="006661FE" w:rsidRDefault="006661FE" w:rsidP="006661FE">
      <w:pPr>
        <w:pStyle w:val="Heading2"/>
      </w:pPr>
      <w:bookmarkStart w:id="261" w:name="_Toc32201079"/>
      <w:bookmarkStart w:id="262" w:name="_Toc49661116"/>
      <w:bookmarkStart w:id="263" w:name="_Toc274049693"/>
      <w:r>
        <w:t>Final £/kW Tariff</w:t>
      </w:r>
      <w:bookmarkEnd w:id="261"/>
      <w:bookmarkEnd w:id="262"/>
      <w:bookmarkEnd w:id="263"/>
    </w:p>
    <w:p w14:paraId="292D294A" w14:textId="77777777" w:rsidR="006661FE" w:rsidRDefault="006661FE" w:rsidP="006661FE">
      <w:pPr>
        <w:keepNext/>
        <w:rPr>
          <w:rFonts w:ascii="Arial" w:hAnsi="Arial"/>
        </w:rPr>
      </w:pPr>
    </w:p>
    <w:p w14:paraId="4495B56E" w14:textId="3361223D" w:rsidR="006661FE" w:rsidRDefault="006661FE" w:rsidP="00E561A8">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64"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 xml:space="preserve">s for </w:t>
      </w:r>
      <w:r w:rsidR="00B56030">
        <w:lastRenderedPageBreak/>
        <w:t xml:space="preserve">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65" w:author="Author" w:date="2025-01-13T14:59:00Z">
                      <w:rPr>
                        <w:rFonts w:ascii="Cambria Math" w:hAnsi="Cambria Math"/>
                      </w:rPr>
                      <m:t>I</m:t>
                    </w:del>
                  </m:r>
                  <m:r>
                    <w:ins w:id="266"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67" w:author="Author" w:date="2025-01-13T14:59:00Z">
                      <w:rPr>
                        <w:rFonts w:ascii="Cambria Math" w:hAnsi="Cambria Math"/>
                      </w:rPr>
                      <m:t>I</m:t>
                    </w:del>
                  </m:r>
                  <m:r>
                    <w:ins w:id="268"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69" w:author="Author" w:date="2025-01-13T15:00:00Z">
                      <w:rPr>
                        <w:rFonts w:ascii="Cambria Math" w:hAnsi="Cambria Math"/>
                      </w:rPr>
                      <m:t>IFF</m:t>
                    </w:del>
                  </m:r>
                  <m:r>
                    <w:ins w:id="270" w:author="Author" w:date="2025-01-17T15:16:00Z" w16du:dateUtc="2025-01-17T15:16:00Z">
                      <w:rPr>
                        <w:rFonts w:ascii="Cambria Math" w:hAnsi="Cambria Math"/>
                      </w:rPr>
                      <m:t>R</m:t>
                    </w:ins>
                  </m:r>
                  <m:r>
                    <w:ins w:id="271"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4C4A5346" w:rsidR="00B56030" w:rsidRDefault="006661FE" w:rsidP="00B56030">
      <w:pPr>
        <w:pStyle w:val="Variableexplanation"/>
        <w:tabs>
          <w:tab w:val="left" w:pos="720"/>
        </w:tabs>
        <w:ind w:left="1627" w:hanging="1365"/>
        <w:rPr>
          <w:ins w:id="272"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73" w:author="Author" w:date="2025-01-17T15:19:00Z" w16du:dateUtc="2025-01-17T15:19:00Z">
        <w:r w:rsidR="00B56030" w:rsidDel="00675F5F">
          <w:rPr>
            <w:rFonts w:ascii="Arial" w:hAnsi="Arial"/>
            <w:sz w:val="22"/>
          </w:rPr>
          <w:delText>I</w:delText>
        </w:r>
      </w:del>
      <w:proofErr w:type="spellStart"/>
      <w:ins w:id="274"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75" w:author="Author" w:date="2025-01-17T15:19:00Z" w16du:dateUtc="2025-01-17T15:19:00Z">
        <w:r w:rsidR="00B56030" w:rsidRPr="000B6C0D" w:rsidDel="00675F5F">
          <w:rPr>
            <w:rFonts w:ascii="Arial" w:hAnsi="Arial"/>
            <w:sz w:val="22"/>
          </w:rPr>
          <w:delText>I</w:delText>
        </w:r>
      </w:del>
      <w:proofErr w:type="spellStart"/>
      <w:ins w:id="27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77" w:author="Author" w:date="2025-01-17T15:19:00Z" w16du:dateUtc="2025-01-17T15:19:00Z">
        <w:r w:rsidR="00B56030" w:rsidRPr="000B6C0D" w:rsidDel="00675F5F">
          <w:rPr>
            <w:rFonts w:ascii="Arial" w:hAnsi="Arial"/>
            <w:sz w:val="22"/>
          </w:rPr>
          <w:delText>I</w:delText>
        </w:r>
      </w:del>
      <w:proofErr w:type="spellStart"/>
      <w:ins w:id="278"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79" w:author="Author" w:date="2025-01-13T16:16:00Z" w16du:dateUtc="2025-01-13T16:16:00Z"/>
          <w:rFonts w:ascii="Arial" w:hAnsi="Arial"/>
          <w:sz w:val="22"/>
        </w:rPr>
      </w:pPr>
      <w:ins w:id="280" w:author="Author" w:date="2025-01-13T16:16:00Z" w16du:dateUtc="2025-01-13T16:16:00Z">
        <w:r>
          <w:rPr>
            <w:rFonts w:ascii="Arial" w:hAnsi="Arial"/>
            <w:sz w:val="22"/>
          </w:rPr>
          <w:tab/>
          <w:t xml:space="preserve"> </w:t>
        </w:r>
      </w:ins>
      <w:proofErr w:type="spellStart"/>
      <w:ins w:id="281" w:author="Author" w:date="2025-01-17T15:16:00Z" w16du:dateUtc="2025-01-17T15:16:00Z">
        <w:r w:rsidR="005D6D77">
          <w:rPr>
            <w:rFonts w:ascii="Arial" w:hAnsi="Arial"/>
            <w:sz w:val="22"/>
          </w:rPr>
          <w:t>R</w:t>
        </w:r>
      </w:ins>
      <w:ins w:id="282"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83" w:author="Author" w:date="2025-01-17T15:17:00Z" w16du:dateUtc="2025-01-17T15:17:00Z">
        <w:r w:rsidR="005D6D77">
          <w:rPr>
            <w:rFonts w:ascii="Arial" w:hAnsi="Arial"/>
            <w:sz w:val="22"/>
          </w:rPr>
          <w:t>Restricted</w:t>
        </w:r>
      </w:ins>
      <w:ins w:id="284"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85" w:author="Author" w:date="2025-01-13T16:16:00Z" w16du:dateUtc="2025-01-13T16:16:00Z"/>
          <w:rFonts w:ascii="Arial" w:hAnsi="Arial"/>
          <w:sz w:val="22"/>
        </w:rPr>
      </w:pPr>
      <w:ins w:id="286" w:author="Author" w:date="2025-01-13T16:16:00Z" w16du:dateUtc="2025-01-13T16:16:00Z">
        <w:r>
          <w:rPr>
            <w:rFonts w:ascii="Arial" w:hAnsi="Arial"/>
            <w:sz w:val="22"/>
          </w:rPr>
          <w:tab/>
        </w:r>
      </w:ins>
      <w:proofErr w:type="spellStart"/>
      <w:ins w:id="287" w:author="Author" w:date="2025-01-17T15:17:00Z" w16du:dateUtc="2025-01-17T15:17:00Z">
        <w:r w:rsidR="005D6D77">
          <w:rPr>
            <w:rFonts w:ascii="Arial" w:hAnsi="Arial"/>
            <w:sz w:val="22"/>
          </w:rPr>
          <w:t>R</w:t>
        </w:r>
      </w:ins>
      <w:ins w:id="288"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Not</w:t>
        </w:r>
      </w:ins>
      <w:ins w:id="289" w:author="Author" w:date="2025-02-18T09:45:00Z" w16du:dateUtc="2025-02-18T09:45:00Z">
        <w:r w:rsidR="0032463F">
          <w:rPr>
            <w:rFonts w:ascii="Arial" w:hAnsi="Arial"/>
            <w:sz w:val="22"/>
          </w:rPr>
          <w:t xml:space="preserve"> </w:t>
        </w:r>
      </w:ins>
      <w:ins w:id="290" w:author="Author" w:date="2025-01-13T16:16:00Z" w16du:dateUtc="2025-01-13T16:16:00Z">
        <w:r w:rsidRPr="00033A0F">
          <w:rPr>
            <w:rFonts w:ascii="Arial" w:hAnsi="Arial"/>
            <w:sz w:val="22"/>
          </w:rPr>
          <w:t xml:space="preserve">Shared </w:t>
        </w:r>
      </w:ins>
      <w:ins w:id="291" w:author="Author" w:date="2025-01-17T15:17:00Z" w16du:dateUtc="2025-01-17T15:17:00Z">
        <w:r w:rsidR="005D6D77">
          <w:rPr>
            <w:rFonts w:ascii="Arial" w:hAnsi="Arial"/>
            <w:sz w:val="22"/>
          </w:rPr>
          <w:t>Restricted</w:t>
        </w:r>
      </w:ins>
      <w:ins w:id="292"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293" w:author="Author" w:date="2025-01-13T16:16:00Z" w16du:dateUtc="2025-01-13T16:16:00Z"/>
          <w:rFonts w:ascii="Arial" w:hAnsi="Arial"/>
          <w:sz w:val="22"/>
        </w:rPr>
      </w:pPr>
      <w:ins w:id="294" w:author="Author" w:date="2025-01-13T16:16:00Z" w16du:dateUtc="2025-01-13T16:16:00Z">
        <w:r>
          <w:rPr>
            <w:rFonts w:ascii="Arial" w:hAnsi="Arial"/>
            <w:sz w:val="22"/>
          </w:rPr>
          <w:tab/>
        </w:r>
      </w:ins>
      <w:proofErr w:type="spellStart"/>
      <w:ins w:id="295" w:author="Author" w:date="2025-01-17T15:17:00Z" w16du:dateUtc="2025-01-17T15:17: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Shared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299" w:author="Author" w:date="2025-01-17T15:19:00Z" w16du:dateUtc="2025-01-17T15:19:00Z">
        <w:r w:rsidRPr="00B56030" w:rsidDel="00675F5F">
          <w:rPr>
            <w:rFonts w:ascii="Arial" w:hAnsi="Arial"/>
            <w:sz w:val="22"/>
          </w:rPr>
          <w:delText>I</w:delText>
        </w:r>
      </w:del>
      <w:proofErr w:type="spellStart"/>
      <w:ins w:id="300"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01" w:author="Author" w:date="2025-01-17T15:19:00Z" w16du:dateUtc="2025-01-17T15:19:00Z">
        <w:r w:rsidRPr="000B6C0D" w:rsidDel="00675F5F">
          <w:rPr>
            <w:rFonts w:ascii="Arial" w:hAnsi="Arial"/>
            <w:sz w:val="22"/>
          </w:rPr>
          <w:delText>I</w:delText>
        </w:r>
      </w:del>
      <w:proofErr w:type="spellStart"/>
      <w:ins w:id="30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03" w:author="Author" w:date="2025-01-17T15:19:00Z" w16du:dateUtc="2025-01-17T15:19:00Z">
        <w:r w:rsidRPr="000B6C0D" w:rsidDel="00675F5F">
          <w:rPr>
            <w:rFonts w:ascii="Arial" w:hAnsi="Arial"/>
            <w:sz w:val="22"/>
          </w:rPr>
          <w:delText>I</w:delText>
        </w:r>
      </w:del>
      <w:proofErr w:type="spellStart"/>
      <w:ins w:id="304"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E561A8">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lastRenderedPageBreak/>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E561A8">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E561A8">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E561A8">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t>
      </w:r>
      <w:r>
        <w:rPr>
          <w:b/>
        </w:rPr>
        <w:lastRenderedPageBreak/>
        <w:t xml:space="preserve">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E561A8">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E561A8">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E561A8">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E561A8">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E561A8">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lastRenderedPageBreak/>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561A8">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05" w:name="_Toc274049694"/>
      <w:r w:rsidRPr="007B2988">
        <w:t>Stability &amp; Predictability of TNUoS tariffs</w:t>
      </w:r>
      <w:bookmarkEnd w:id="305"/>
    </w:p>
    <w:p w14:paraId="0D6EB4EA" w14:textId="77777777" w:rsidR="006661FE" w:rsidRDefault="006661FE" w:rsidP="006661FE">
      <w:pPr>
        <w:pStyle w:val="1"/>
        <w:ind w:left="720" w:hanging="720"/>
        <w:jc w:val="both"/>
      </w:pPr>
    </w:p>
    <w:p w14:paraId="03570F5A" w14:textId="4A65D973" w:rsidR="002557D6" w:rsidRDefault="006661FE" w:rsidP="00E561A8">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561A8">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lastRenderedPageBreak/>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06" w:name="_Toc32201081"/>
      <w:bookmarkStart w:id="307"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08"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08"/>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09"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09"/>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0" w:name="_Toc32201082"/>
      <w:bookmarkStart w:id="311" w:name="_Toc49661119"/>
      <w:bookmarkEnd w:id="306"/>
      <w:bookmarkEnd w:id="307"/>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2" w:name="_Ref506957800"/>
      <w:bookmarkStart w:id="313" w:name="_Toc32201083"/>
      <w:bookmarkStart w:id="314" w:name="_Toc49661120"/>
      <w:bookmarkStart w:id="315" w:name="_Toc98821478"/>
      <w:bookmarkStart w:id="316" w:name="_Toc111259845"/>
      <w:bookmarkStart w:id="317" w:name="_Toc111262532"/>
      <w:bookmarkStart w:id="318" w:name="_Toc274049695"/>
      <w:bookmarkEnd w:id="310"/>
      <w:bookmarkEnd w:id="311"/>
      <w:r w:rsidRPr="00D54761">
        <w:rPr>
          <w:bCs/>
          <w:color w:val="auto"/>
          <w:sz w:val="28"/>
          <w:szCs w:val="28"/>
        </w:rPr>
        <w:t>14.16 Derivation of the Transmission Network Use of System Energy Consumption Tariff</w:t>
      </w:r>
      <w:bookmarkEnd w:id="312"/>
      <w:bookmarkEnd w:id="313"/>
      <w:bookmarkEnd w:id="314"/>
      <w:r w:rsidRPr="00D54761">
        <w:rPr>
          <w:bCs/>
          <w:color w:val="auto"/>
          <w:sz w:val="28"/>
          <w:szCs w:val="28"/>
        </w:rPr>
        <w:t xml:space="preserve"> and Short Term Capacity Tariff</w:t>
      </w:r>
      <w:bookmarkEnd w:id="315"/>
      <w:bookmarkEnd w:id="316"/>
      <w:bookmarkEnd w:id="317"/>
      <w:r w:rsidRPr="00D54761">
        <w:rPr>
          <w:bCs/>
          <w:color w:val="auto"/>
          <w:sz w:val="28"/>
          <w:szCs w:val="28"/>
        </w:rPr>
        <w:t>s</w:t>
      </w:r>
      <w:bookmarkEnd w:id="318"/>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19" w:name="_Toc274049696"/>
      <w:r>
        <w:t>Short Term Transmission Entry Capacity (STTEC) Tariff</w:t>
      </w:r>
      <w:bookmarkEnd w:id="319"/>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20" w:name="_Toc274049697"/>
      <w:r w:rsidRPr="00DC7159">
        <w:t>Limited Duration Transmission Entry Capacity (LDTEC) Tariffs</w:t>
      </w:r>
      <w:bookmarkEnd w:id="320"/>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2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22" w:name="_Toc32201085"/>
      <w:bookmarkStart w:id="323" w:name="_Toc49661123"/>
      <w:bookmarkStart w:id="324" w:name="_Toc274049698"/>
      <w:bookmarkEnd w:id="321"/>
      <w:r w:rsidRPr="00D54761">
        <w:rPr>
          <w:color w:val="auto"/>
          <w:sz w:val="28"/>
          <w:szCs w:val="28"/>
        </w:rPr>
        <w:lastRenderedPageBreak/>
        <w:t>14.17 Demand Charges</w:t>
      </w:r>
      <w:bookmarkEnd w:id="322"/>
      <w:bookmarkEnd w:id="323"/>
      <w:bookmarkEnd w:id="32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25" w:name="_Toc32201086"/>
      <w:bookmarkStart w:id="326" w:name="_Toc49661124"/>
      <w:bookmarkStart w:id="327" w:name="_Toc274049699"/>
      <w:r>
        <w:t>Parties Liable for Demand Charges</w:t>
      </w:r>
      <w:bookmarkEnd w:id="325"/>
      <w:bookmarkEnd w:id="326"/>
      <w:bookmarkEnd w:id="327"/>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28" w:name="_Toc32201087"/>
      <w:bookmarkStart w:id="329" w:name="_Toc49661125"/>
      <w:bookmarkStart w:id="330" w:name="_Toc274049700"/>
      <w:r>
        <w:t xml:space="preserve">Basis of </w:t>
      </w:r>
      <w:r w:rsidR="00010EB2">
        <w:t>Demand Locational</w:t>
      </w:r>
      <w:r>
        <w:t xml:space="preserve"> Charges</w:t>
      </w:r>
      <w:bookmarkEnd w:id="328"/>
      <w:bookmarkEnd w:id="329"/>
      <w:bookmarkEnd w:id="330"/>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E6F2423">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DB25B8D">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31" w:name="_Toc49661126"/>
      <w:bookmarkStart w:id="332"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31"/>
      <w:bookmarkEnd w:id="332"/>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33" w:name="_Toc49661127"/>
      <w:bookmarkStart w:id="334" w:name="_Toc274049702"/>
      <w:r w:rsidRPr="004248A1">
        <w:rPr>
          <w:rFonts w:ascii="Arial" w:hAnsi="Arial" w:cs="Arial"/>
          <w:b/>
        </w:rPr>
        <w:t>Power Stations with a Bilateral Connection Agreement</w:t>
      </w:r>
      <w:bookmarkEnd w:id="333"/>
      <w:r w:rsidRPr="004248A1">
        <w:rPr>
          <w:rFonts w:ascii="Arial" w:hAnsi="Arial" w:cs="Arial"/>
          <w:b/>
        </w:rPr>
        <w:t xml:space="preserve"> and Licensable Generation with a Bilateral Embedded Generation Agreement</w:t>
      </w:r>
      <w:bookmarkEnd w:id="334"/>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35" w:name="_Toc49661128"/>
      <w:bookmarkStart w:id="336" w:name="_Toc274049703"/>
      <w:r w:rsidRPr="004248A1">
        <w:rPr>
          <w:rFonts w:ascii="Arial" w:hAnsi="Arial" w:cs="Arial"/>
          <w:b/>
        </w:rPr>
        <w:t>Exemptible Generation and Derogated Distribution Interconnectors with a Bilateral Embedded Generation Agreement</w:t>
      </w:r>
      <w:bookmarkEnd w:id="335"/>
      <w:bookmarkEnd w:id="33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37" w:name="_Toc32201088"/>
      <w:bookmarkStart w:id="338" w:name="_Toc49661130"/>
    </w:p>
    <w:p w14:paraId="2145EB86" w14:textId="77777777" w:rsidR="006661FE" w:rsidRDefault="006661FE" w:rsidP="006661FE">
      <w:pPr>
        <w:pStyle w:val="Heading2"/>
      </w:pPr>
      <w:bookmarkStart w:id="339" w:name="_Toc274049704"/>
      <w:r>
        <w:t>Small Generators Tariffs</w:t>
      </w:r>
      <w:bookmarkEnd w:id="339"/>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40" w:name="_Toc274049705"/>
      <w:r>
        <w:t>The Triad</w:t>
      </w:r>
      <w:bookmarkEnd w:id="337"/>
      <w:bookmarkEnd w:id="338"/>
      <w:bookmarkEnd w:id="340"/>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41"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41"/>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42" w:name="_Toc497131269"/>
      <w:r w:rsidR="006661FE">
        <w:fldChar w:fldCharType="begin"/>
      </w:r>
      <w:r w:rsidR="006661FE">
        <w:instrText xml:space="preserve"> XE "Triad" </w:instrText>
      </w:r>
      <w:r w:rsidR="006661FE">
        <w:fldChar w:fldCharType="end"/>
      </w:r>
      <w:bookmarkEnd w:id="342"/>
      <w:r w:rsidR="006661FE">
        <w:fldChar w:fldCharType="begin"/>
      </w:r>
      <w:r w:rsidR="006661FE">
        <w:instrText xml:space="preserve"> XE "Trading Unit" </w:instrText>
      </w:r>
      <w:r w:rsidR="006661FE">
        <w:fldChar w:fldCharType="end"/>
      </w:r>
    </w:p>
    <w:bookmarkStart w:id="343"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43"/>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44" w:name="_Hlt497734631"/>
      <w:bookmarkEnd w:id="344"/>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45" w:name="_Hlk35263653"/>
      <w:bookmarkStart w:id="346" w:name="_Hlk35263622"/>
      <w:r w:rsidRPr="00010EB2">
        <w:rPr>
          <w:rFonts w:ascii="Arial" w:hAnsi="Arial" w:cs="Arial"/>
          <w:b/>
        </w:rPr>
        <w:t>Initial Reconciliation Part 2 – Non-half-hourly metered demand</w:t>
      </w:r>
    </w:p>
    <w:bookmarkEnd w:id="345"/>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47" w:name="_Hlk35263694"/>
      <w:r w:rsidRPr="00010EB2">
        <w:rPr>
          <w:rFonts w:ascii="Arial" w:hAnsi="Arial" w:cs="Arial"/>
        </w:rPr>
        <w:t xml:space="preserve">non-half-hourly metered demand will be </w:t>
      </w:r>
      <w:bookmarkEnd w:id="347"/>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46"/>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48"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49" w:name="_Toc274049713"/>
      <w:r>
        <w:t>Further Information</w:t>
      </w:r>
      <w:bookmarkEnd w:id="349"/>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50" w:name="_Toc32201092"/>
      <w:bookmarkStart w:id="351" w:name="_Toc49661139"/>
      <w:bookmarkStart w:id="352" w:name="_Toc274049714"/>
      <w:bookmarkEnd w:id="348"/>
      <w:r w:rsidRPr="00FE40FB">
        <w:rPr>
          <w:color w:val="auto"/>
          <w:sz w:val="28"/>
          <w:szCs w:val="28"/>
        </w:rPr>
        <w:lastRenderedPageBreak/>
        <w:t>14.18 Generation charges</w:t>
      </w:r>
      <w:bookmarkEnd w:id="350"/>
      <w:bookmarkEnd w:id="351"/>
      <w:bookmarkEnd w:id="352"/>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53" w:name="_Toc32201093"/>
      <w:bookmarkStart w:id="354" w:name="_Toc49661140"/>
      <w:bookmarkStart w:id="355" w:name="_Toc274049715"/>
      <w:r>
        <w:t>Parties Liable for Generation Charges</w:t>
      </w:r>
      <w:bookmarkEnd w:id="353"/>
      <w:bookmarkEnd w:id="354"/>
      <w:bookmarkEnd w:id="355"/>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56" w:name="_Toc274049716"/>
      <w:bookmarkStart w:id="357" w:name="_Toc32201094"/>
      <w:bookmarkStart w:id="358" w:name="_Toc49661141"/>
      <w:r>
        <w:t>Structure of Generation Charges</w:t>
      </w:r>
      <w:bookmarkEnd w:id="356"/>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59" w:name="_Toc274049717"/>
      <w:r>
        <w:t>Basis of Wider Generation Charges</w:t>
      </w:r>
      <w:bookmarkEnd w:id="357"/>
      <w:bookmarkEnd w:id="358"/>
      <w:bookmarkEnd w:id="359"/>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60" w:name="_Toc274049718"/>
      <w:r w:rsidRPr="00887323">
        <w:rPr>
          <w:rFonts w:ascii="Arial" w:hAnsi="Arial" w:cs="Arial"/>
          <w:b/>
        </w:rPr>
        <w:t>Generation with positive wider tariffs</w:t>
      </w:r>
      <w:bookmarkEnd w:id="360"/>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61" w:name="_Ref272935596"/>
      <w:r>
        <w:t>The short-term chargeable capacity for Power Stations situated with positive generation tariffs is any approved STTEC or LDTEC applicable to that Power Station during a valid STTEC Period or LDTEC Period, as appropriate.</w:t>
      </w:r>
      <w:bookmarkEnd w:id="361"/>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64" w:name="_Toc49661143"/>
      <w:bookmarkStart w:id="365" w:name="_Toc274049719"/>
      <w:r w:rsidRPr="004248A1">
        <w:rPr>
          <w:rFonts w:ascii="Arial" w:hAnsi="Arial" w:cs="Arial"/>
          <w:b/>
        </w:rPr>
        <w:t xml:space="preserve">Generation with negative wider </w:t>
      </w:r>
      <w:bookmarkEnd w:id="364"/>
      <w:r w:rsidRPr="004248A1">
        <w:rPr>
          <w:rFonts w:ascii="Arial" w:hAnsi="Arial" w:cs="Arial"/>
          <w:b/>
        </w:rPr>
        <w:t>tariffs</w:t>
      </w:r>
      <w:bookmarkEnd w:id="365"/>
    </w:p>
    <w:p w14:paraId="5B84D42C" w14:textId="77777777" w:rsidR="006661FE" w:rsidRDefault="006661FE" w:rsidP="007D27B2">
      <w:pPr>
        <w:pStyle w:val="1"/>
        <w:numPr>
          <w:ilvl w:val="0"/>
          <w:numId w:val="73"/>
        </w:numPr>
        <w:jc w:val="both"/>
      </w:pPr>
      <w:bookmarkStart w:id="366"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67"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67"/>
    </w:p>
    <w:bookmarkEnd w:id="366"/>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68" w:name="_Toc274049720"/>
      <w:r>
        <w:t>Basis of Local Generation Charges</w:t>
      </w:r>
      <w:bookmarkEnd w:id="368"/>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69" w:name="_Toc497131273"/>
      <w:bookmarkStart w:id="370" w:name="_Toc32201095"/>
      <w:bookmarkStart w:id="371" w:name="_Toc49661145"/>
      <w:bookmarkStart w:id="372" w:name="_Toc274049722"/>
      <w:bookmarkStart w:id="373" w:name="_Hlt497625183"/>
      <w:r>
        <w:t>Monthly Charges</w:t>
      </w:r>
      <w:bookmarkEnd w:id="369"/>
      <w:bookmarkEnd w:id="370"/>
      <w:bookmarkEnd w:id="371"/>
      <w:bookmarkEnd w:id="372"/>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74" w:name="_Hlt532284319"/>
      <w:bookmarkStart w:id="375" w:name="_Ref272933161"/>
      <w:bookmarkEnd w:id="374"/>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75"/>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76" w:name="_Toc274049723"/>
      <w:r>
        <w:t>Ad hoc Charges</w:t>
      </w:r>
      <w:bookmarkEnd w:id="376"/>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77" w:name="_Toc274049724"/>
      <w:r w:rsidRPr="00FE2E3E">
        <w:t>Embedded Transmission Use of System Charges “</w:t>
      </w:r>
      <w:proofErr w:type="spellStart"/>
      <w:r w:rsidRPr="00FE2E3E">
        <w:t>ETUoS</w:t>
      </w:r>
      <w:proofErr w:type="spellEnd"/>
      <w:r w:rsidRPr="00FE2E3E">
        <w:t>”</w:t>
      </w:r>
      <w:bookmarkEnd w:id="377"/>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78"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78"/>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79" w:name="_Hlk155617635"/>
      <w:r w:rsidR="00CC06E2" w:rsidRPr="00CD5631">
        <w:rPr>
          <w:u w:val="single"/>
          <w:vertAlign w:val="subscript"/>
        </w:rPr>
        <w:t>DNO</w:t>
      </w:r>
      <w:bookmarkEnd w:id="379"/>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80" w:name="_Toc32201096"/>
      <w:bookmarkStart w:id="381" w:name="_Toc49661146"/>
      <w:bookmarkStart w:id="382" w:name="_Toc274049725"/>
      <w:r>
        <w:t>Reconciliation of Generation Charges</w:t>
      </w:r>
      <w:bookmarkEnd w:id="380"/>
      <w:bookmarkEnd w:id="381"/>
      <w:bookmarkEnd w:id="382"/>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83" w:name="_Toc32201097"/>
      <w:bookmarkStart w:id="384" w:name="_Toc49661147"/>
      <w:bookmarkStart w:id="385" w:name="_Toc274049726"/>
      <w:bookmarkEnd w:id="373"/>
      <w:r>
        <w:t>Further Information</w:t>
      </w:r>
      <w:bookmarkEnd w:id="383"/>
      <w:bookmarkEnd w:id="384"/>
      <w:bookmarkEnd w:id="385"/>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86" w:name="_Toc32201098"/>
      <w:r>
        <w:br w:type="page"/>
      </w:r>
      <w:bookmarkStart w:id="387" w:name="_Toc49661148"/>
      <w:bookmarkStart w:id="388" w:name="_Toc274049727"/>
      <w:r w:rsidRPr="00FE40FB">
        <w:rPr>
          <w:color w:val="auto"/>
          <w:sz w:val="28"/>
          <w:szCs w:val="28"/>
        </w:rPr>
        <w:lastRenderedPageBreak/>
        <w:t>14.19 Data Requirements</w:t>
      </w:r>
      <w:bookmarkEnd w:id="386"/>
      <w:bookmarkEnd w:id="387"/>
      <w:bookmarkEnd w:id="388"/>
    </w:p>
    <w:p w14:paraId="1B1F56AD" w14:textId="77777777" w:rsidR="006661FE" w:rsidRDefault="006661FE" w:rsidP="006661FE">
      <w:pPr>
        <w:pStyle w:val="Heading2"/>
      </w:pPr>
    </w:p>
    <w:p w14:paraId="1C4CFCE6" w14:textId="77777777" w:rsidR="006661FE" w:rsidRDefault="006661FE" w:rsidP="006661FE">
      <w:pPr>
        <w:pStyle w:val="Heading2"/>
      </w:pPr>
      <w:bookmarkStart w:id="389" w:name="_Toc32201099"/>
      <w:bookmarkStart w:id="390" w:name="_Toc49661149"/>
      <w:bookmarkStart w:id="391" w:name="_Toc274049728"/>
      <w:r>
        <w:t>Data Required for Charge Setting</w:t>
      </w:r>
      <w:bookmarkEnd w:id="389"/>
      <w:bookmarkEnd w:id="390"/>
      <w:bookmarkEnd w:id="391"/>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92" w:name="_Toc32201100"/>
      <w:bookmarkStart w:id="393" w:name="_Toc49661150"/>
      <w:bookmarkStart w:id="394" w:name="_Toc274049729"/>
      <w:r>
        <w:t>Data Required for Calculating Users’ Charges</w:t>
      </w:r>
      <w:bookmarkEnd w:id="392"/>
      <w:bookmarkEnd w:id="393"/>
      <w:bookmarkEnd w:id="394"/>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95" w:name="_Toc32201101"/>
      <w:r>
        <w:br w:type="page"/>
      </w:r>
      <w:bookmarkStart w:id="396" w:name="_Toc49661151"/>
      <w:bookmarkStart w:id="397" w:name="_Toc274049730"/>
      <w:r w:rsidRPr="00FE40FB">
        <w:rPr>
          <w:color w:val="auto"/>
          <w:sz w:val="28"/>
          <w:szCs w:val="28"/>
        </w:rPr>
        <w:lastRenderedPageBreak/>
        <w:t>14.20 Applications</w:t>
      </w:r>
      <w:bookmarkEnd w:id="395"/>
      <w:bookmarkEnd w:id="396"/>
      <w:bookmarkEnd w:id="397"/>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98" w:name="_Ref531603538"/>
      <w:bookmarkStart w:id="399" w:name="_Toc32201102"/>
      <w:r>
        <w:br w:type="page"/>
      </w:r>
      <w:bookmarkStart w:id="400" w:name="_Toc49661152"/>
      <w:bookmarkStart w:id="401" w:name="_Toc274049731"/>
      <w:bookmarkEnd w:id="398"/>
      <w:bookmarkEnd w:id="399"/>
      <w:r w:rsidRPr="00FE40FB">
        <w:rPr>
          <w:color w:val="auto"/>
        </w:rPr>
        <w:lastRenderedPageBreak/>
        <w:t xml:space="preserve">14.21 </w:t>
      </w:r>
      <w:r w:rsidRPr="00FE40FB">
        <w:rPr>
          <w:color w:val="auto"/>
          <w:sz w:val="28"/>
          <w:szCs w:val="28"/>
        </w:rPr>
        <w:t>Transport Model Example</w:t>
      </w:r>
      <w:bookmarkEnd w:id="400"/>
      <w:bookmarkEnd w:id="401"/>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2997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556CF"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F308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DB82EA"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E26D31"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02" w:name="_Toc32201103"/>
      <w:r>
        <w:br w:type="page"/>
      </w:r>
      <w:bookmarkStart w:id="403" w:name="_Toc49661153"/>
      <w:bookmarkStart w:id="404"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02"/>
      <w:bookmarkEnd w:id="403"/>
      <w:bookmarkEnd w:id="404"/>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06A806"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05" w:name="_Toc32201104"/>
      <w:bookmarkStart w:id="406" w:name="_Toc49661154"/>
      <w:bookmarkStart w:id="40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05"/>
      <w:bookmarkEnd w:id="406"/>
      <w:bookmarkEnd w:id="40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08" w:name="_Ref491664379"/>
      <w:bookmarkStart w:id="409" w:name="_Toc32201105"/>
      <w:r w:rsidRPr="416E5148">
        <w:rPr>
          <w:rFonts w:ascii="Arial" w:hAnsi="Arial" w:cs="Arial"/>
          <w:sz w:val="22"/>
          <w:szCs w:val="22"/>
        </w:rPr>
        <w:br w:type="page"/>
      </w:r>
      <w:bookmarkStart w:id="410" w:name="_Toc49661155"/>
      <w:bookmarkStart w:id="411"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08"/>
      <w:bookmarkEnd w:id="409"/>
      <w:bookmarkEnd w:id="410"/>
      <w:bookmarkEnd w:id="411"/>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12" w:name="_Hlt479666837"/>
      <w:bookmarkStart w:id="413" w:name="_Hlt506623598"/>
      <w:bookmarkEnd w:id="412"/>
      <w:bookmarkEnd w:id="413"/>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14" w:name="_Toc946728"/>
    </w:p>
    <w:p w14:paraId="2D914181" w14:textId="376F6C98" w:rsidR="006661FE" w:rsidRPr="004248A1" w:rsidRDefault="006661FE" w:rsidP="006661FE">
      <w:pPr>
        <w:pStyle w:val="Heading2"/>
        <w:rPr>
          <w:rFonts w:ascii="Arial" w:hAnsi="Arial" w:cs="Arial"/>
        </w:rPr>
      </w:pPr>
      <w:bookmarkStart w:id="415" w:name="_Toc32201106"/>
      <w:bookmarkStart w:id="416" w:name="_Toc49661156"/>
      <w:bookmarkStart w:id="417"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14"/>
      <w:bookmarkEnd w:id="415"/>
      <w:bookmarkEnd w:id="416"/>
      <w:bookmarkEnd w:id="417"/>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18" w:name="_Toc946729"/>
      <w:bookmarkStart w:id="419" w:name="_Toc32201107"/>
      <w:bookmarkStart w:id="420" w:name="_Toc49661157"/>
      <w:bookmarkStart w:id="421" w:name="_Toc274049736"/>
      <w:r>
        <w:t>Initial Reconciliation (Part 1</w:t>
      </w:r>
      <w:r w:rsidR="003A0CB9">
        <w:t>a</w:t>
      </w:r>
      <w:r w:rsidR="71DDFA40">
        <w:t xml:space="preserve"> – HH Demand</w:t>
      </w:r>
      <w:r>
        <w:t>)</w:t>
      </w:r>
      <w:bookmarkEnd w:id="418"/>
      <w:bookmarkEnd w:id="419"/>
      <w:bookmarkEnd w:id="420"/>
      <w:bookmarkEnd w:id="421"/>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22" w:name="_Toc946730"/>
      <w:bookmarkStart w:id="423" w:name="_Toc32201108"/>
      <w:bookmarkStart w:id="424" w:name="_Toc49661158"/>
      <w:bookmarkStart w:id="425"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22"/>
      <w:bookmarkEnd w:id="423"/>
      <w:bookmarkEnd w:id="424"/>
      <w:bookmarkEnd w:id="42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26" w:name="_Toc946732"/>
      <w:bookmarkStart w:id="427" w:name="_Toc32201109"/>
      <w:bookmarkStart w:id="428"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26"/>
    <w:bookmarkEnd w:id="427"/>
    <w:bookmarkEnd w:id="428"/>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29" w:name="_Ref531684937"/>
      <w:bookmarkStart w:id="430" w:name="_Toc32201110"/>
      <w:r w:rsidRPr="008E4447">
        <w:rPr>
          <w:rFonts w:ascii="Arial" w:hAnsi="Arial" w:cs="Arial"/>
          <w:sz w:val="22"/>
          <w:szCs w:val="22"/>
        </w:rPr>
        <w:br w:type="page"/>
      </w:r>
      <w:bookmarkStart w:id="431" w:name="_Toc274049739"/>
      <w:bookmarkStart w:id="432"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3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370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5A37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D509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33" w:name="_Hlt501343668"/>
      <w:bookmarkStart w:id="434" w:name="_Hlt488742812"/>
      <w:bookmarkStart w:id="435" w:name="_Toc32201111"/>
      <w:bookmarkStart w:id="436" w:name="_Toc49661161"/>
      <w:bookmarkStart w:id="437" w:name="_Toc274049740"/>
      <w:bookmarkEnd w:id="429"/>
      <w:bookmarkEnd w:id="430"/>
      <w:bookmarkEnd w:id="432"/>
      <w:bookmarkEnd w:id="433"/>
      <w:bookmarkEnd w:id="434"/>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35"/>
      <w:bookmarkEnd w:id="436"/>
      <w:bookmarkEnd w:id="43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38" w:name="_Toc32201112"/>
      <w:bookmarkStart w:id="439" w:name="_Toc49661162"/>
      <w:bookmarkStart w:id="440" w:name="_Toc274049741"/>
      <w:r>
        <w:t>Demand Charges</w:t>
      </w:r>
      <w:bookmarkEnd w:id="438"/>
      <w:bookmarkEnd w:id="439"/>
      <w:bookmarkEnd w:id="440"/>
    </w:p>
    <w:p w14:paraId="6FFEEB6C" w14:textId="77777777" w:rsidR="00E010AE" w:rsidRDefault="00000000" w:rsidP="006661FE">
      <w:pPr>
        <w:pStyle w:val="1"/>
        <w:jc w:val="both"/>
      </w:pPr>
      <w:bookmarkStart w:id="441" w:name="_Toc32201113"/>
      <w:bookmarkStart w:id="442"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708"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43" w:name="OLE_LINK9"/>
      <w:bookmarkStart w:id="444" w:name="OLE_LINK12"/>
      <w:bookmarkEnd w:id="441"/>
      <w:bookmarkEnd w:id="44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43"/>
      <w:bookmarkEnd w:id="44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45"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4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4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4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47"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47"/>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48"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48"/>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49" w:name="_Toc70749747"/>
      <w:bookmarkStart w:id="45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49"/>
      <w:bookmarkEnd w:id="45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51"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51"/>
    </w:p>
    <w:p w14:paraId="70CE6CDB" w14:textId="77777777" w:rsidR="006661FE" w:rsidRDefault="006661FE">
      <w:pPr>
        <w:pStyle w:val="1"/>
        <w:jc w:val="both"/>
      </w:pPr>
    </w:p>
    <w:p w14:paraId="3A32FE67" w14:textId="77777777" w:rsidR="006661FE" w:rsidRPr="007B2988" w:rsidRDefault="006661FE" w:rsidP="006661FE">
      <w:pPr>
        <w:pStyle w:val="Heading2"/>
      </w:pPr>
      <w:bookmarkStart w:id="452" w:name="_Toc274049748"/>
      <w:r w:rsidRPr="007B2988">
        <w:t>Stability of tariffs</w:t>
      </w:r>
      <w:bookmarkEnd w:id="45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53" w:name="_Toc274049749"/>
      <w:r w:rsidRPr="007B2988">
        <w:t>Predictability of tariffs</w:t>
      </w:r>
      <w:bookmarkEnd w:id="453"/>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54" w:name="_Toc3598575"/>
      <w:bookmarkStart w:id="455" w:name="_Toc35675434"/>
      <w:bookmarkStart w:id="456"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54"/>
    <w:bookmarkEnd w:id="455"/>
    <w:bookmarkEnd w:id="456"/>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57" w:name="_Hlt474031874"/>
      <w:bookmarkEnd w:id="457"/>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58"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58"/>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59"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59"/>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60" w:name="BSUoSend"/>
      <w:bookmarkEnd w:id="460"/>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D28BE" w14:textId="77777777" w:rsidR="002D1782" w:rsidRDefault="002D1782" w:rsidP="001046D7">
      <w:pPr>
        <w:pStyle w:val="LogoCaption"/>
      </w:pPr>
      <w:r>
        <w:separator/>
      </w:r>
    </w:p>
  </w:endnote>
  <w:endnote w:type="continuationSeparator" w:id="0">
    <w:p w14:paraId="3DD70F56" w14:textId="77777777" w:rsidR="002D1782" w:rsidRDefault="002D1782" w:rsidP="001046D7">
      <w:pPr>
        <w:pStyle w:val="LogoCaption"/>
      </w:pPr>
      <w:r>
        <w:continuationSeparator/>
      </w:r>
    </w:p>
  </w:endnote>
  <w:endnote w:type="continuationNotice" w:id="1">
    <w:p w14:paraId="47A2471D" w14:textId="77777777" w:rsidR="002D1782" w:rsidRDefault="002D1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AFDAB" w14:textId="77777777" w:rsidR="002D1782" w:rsidRDefault="002D1782" w:rsidP="001046D7">
      <w:pPr>
        <w:pStyle w:val="LogoCaption"/>
      </w:pPr>
      <w:r>
        <w:separator/>
      </w:r>
    </w:p>
  </w:footnote>
  <w:footnote w:type="continuationSeparator" w:id="0">
    <w:p w14:paraId="09434B51" w14:textId="77777777" w:rsidR="002D1782" w:rsidRDefault="002D1782" w:rsidP="001046D7">
      <w:pPr>
        <w:pStyle w:val="LogoCaption"/>
      </w:pPr>
      <w:r>
        <w:continuationSeparator/>
      </w:r>
    </w:p>
  </w:footnote>
  <w:footnote w:type="continuationNotice" w:id="1">
    <w:p w14:paraId="0F448D07" w14:textId="77777777" w:rsidR="002D1782" w:rsidRDefault="002D1782"/>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62" w:name="OLE_LINK4"/>
      <w:bookmarkStart w:id="363" w:name="OLE_LINK5"/>
      <w:r w:rsidRPr="00222B22">
        <w:rPr>
          <w:rFonts w:cs="Arial"/>
          <w:sz w:val="18"/>
          <w:szCs w:val="18"/>
        </w:rPr>
        <w:t xml:space="preserve">LDTEC Indicative Block Offer </w:t>
      </w:r>
      <w:bookmarkEnd w:id="362"/>
      <w:bookmarkEnd w:id="363"/>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61"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62" w:name="bmkLogoCaptionEven" w:colFirst="0" w:colLast="0"/>
          <w:bookmarkEnd w:id="461"/>
        </w:p>
      </w:tc>
    </w:tr>
    <w:bookmarkEnd w:id="462"/>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63"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64" w:name="bmkLogoCaption" w:colFirst="0" w:colLast="0"/>
          <w:bookmarkEnd w:id="463"/>
        </w:p>
      </w:tc>
    </w:tr>
    <w:bookmarkEnd w:id="464"/>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ChVhvwurKTedAYVdjgtTcS+nMH7Q9L6+vB4sUqopwa7V/6lEP2SKYcYOkg8BZnBtCmORfH7Fmve/lIp8QEhMg==" w:salt="bB/hHzG+HIyNYsrEEnhPAg=="/>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B28"/>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3A2F"/>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1782"/>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7C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6FBC"/>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5CA8"/>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6C"/>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2D1A"/>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561A8"/>
    <w:rsid w:val="00E60CFB"/>
    <w:rsid w:val="00E61701"/>
    <w:rsid w:val="00E622C1"/>
    <w:rsid w:val="00E62FF1"/>
    <w:rsid w:val="00E636A8"/>
    <w:rsid w:val="00E63783"/>
    <w:rsid w:val="00E6748D"/>
    <w:rsid w:val="00E7116D"/>
    <w:rsid w:val="00E71EB2"/>
    <w:rsid w:val="00E72575"/>
    <w:rsid w:val="00E72852"/>
    <w:rsid w:val="00E72991"/>
    <w:rsid w:val="00E730D6"/>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42100</Words>
  <Characters>239972</Characters>
  <Application>Microsoft Office Word</Application>
  <DocSecurity>8</DocSecurity>
  <Lines>1999</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2025-02-20T08:55:00Z</dcterms:created>
  <dcterms:modified xsi:type="dcterms:W3CDTF">2025-02-27T14:45:00Z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